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92D00CD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1E8474A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12CD0FFE" w14:textId="58FAD0CC" w:rsidR="00A91910" w:rsidRPr="00904D37" w:rsidRDefault="00A91910" w:rsidP="008D1F03">
      <w:pPr>
        <w:pStyle w:val="Odsekzoznamu1"/>
        <w:tabs>
          <w:tab w:val="left" w:pos="567"/>
        </w:tabs>
        <w:spacing w:after="120" w:line="276" w:lineRule="auto"/>
        <w:ind w:left="360"/>
        <w:jc w:val="both"/>
      </w:pPr>
    </w:p>
    <w:p w14:paraId="5FEB3F11" w14:textId="77777777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2928F97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1AD3DB15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0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0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0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4C88784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2A7B898C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60589174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17BA9DCB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</w:t>
      </w:r>
      <w:r w:rsidRPr="003B1B29">
        <w:rPr>
          <w:rFonts w:ascii="Times New Roman" w:hAnsi="Times New Roman"/>
          <w:lang w:eastAsia="sk-SK"/>
        </w:rPr>
        <w:lastRenderedPageBreak/>
        <w:t>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35BAA181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5D634FDB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</w:t>
      </w:r>
      <w:commentRangeStart w:id="1"/>
      <w:r w:rsidR="00A91910" w:rsidRPr="003726AF">
        <w:rPr>
          <w:rFonts w:ascii="Times New Roman" w:hAnsi="Times New Roman"/>
          <w:bCs/>
        </w:rPr>
        <w:t>sú úročené</w:t>
      </w:r>
      <w:commentRangeEnd w:id="1"/>
      <w:r w:rsidR="005C5BA6">
        <w:rPr>
          <w:rStyle w:val="Odkaznakomentr"/>
          <w:rFonts w:ascii="Times New Roman" w:eastAsia="Times New Roman" w:hAnsi="Times New Roman"/>
          <w:lang w:val="x-none" w:eastAsia="x-none"/>
        </w:rPr>
        <w:commentReference w:id="1"/>
      </w:r>
      <w:r w:rsidR="00A91910" w:rsidRPr="003726AF">
        <w:rPr>
          <w:rFonts w:ascii="Times New Roman" w:hAnsi="Times New Roman"/>
          <w:bCs/>
        </w:rPr>
        <w:t xml:space="preserve">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proofErr w:type="spellStart"/>
      <w:r w:rsidR="00A91910" w:rsidRPr="003B1B29">
        <w:rPr>
          <w:rFonts w:ascii="Times New Roman" w:hAnsi="Times New Roman"/>
          <w:bCs/>
        </w:rPr>
        <w:t>vysporiadať</w:t>
      </w:r>
      <w:proofErr w:type="spellEnd"/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53D2A94E" w:rsidR="00A91910" w:rsidRPr="003726AF" w:rsidRDefault="00A91910" w:rsidP="0075449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</w:t>
      </w:r>
      <w:bookmarkStart w:id="2" w:name="_GoBack"/>
      <w:bookmarkEnd w:id="2"/>
      <w:r w:rsidRPr="003B1B29">
        <w:rPr>
          <w:rFonts w:ascii="Times New Roman" w:hAnsi="Times New Roman"/>
          <w:bCs/>
        </w:rPr>
        <w:t>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754499">
        <w:rPr>
          <w:rFonts w:ascii="Times New Roman" w:hAnsi="Times New Roman"/>
          <w:bCs/>
        </w:rPr>
        <w:t xml:space="preserve">, </w:t>
      </w:r>
      <w:r w:rsidR="00754499" w:rsidRPr="00754499">
        <w:rPr>
          <w:rFonts w:ascii="Times New Roman" w:hAnsi="Times New Roman"/>
          <w:bCs/>
        </w:rPr>
        <w:t xml:space="preserve">okrem prípadov, ak vlastné zdroje Prijímateľa sú </w:t>
      </w:r>
      <w:r w:rsidR="00754499">
        <w:rPr>
          <w:rFonts w:ascii="Times New Roman" w:hAnsi="Times New Roman"/>
          <w:bCs/>
        </w:rPr>
        <w:t>zabezpečované Vecným príspevkom.</w:t>
      </w:r>
    </w:p>
    <w:p w14:paraId="201BC50B" w14:textId="2937B06A" w:rsidR="00781591" w:rsidRPr="00F32560" w:rsidRDefault="00A91910" w:rsidP="008D1F03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7E3BF09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8D1F03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53B5EE33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090A4654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3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3"/>
      <w:r w:rsidR="00510D6A">
        <w:rPr>
          <w:rStyle w:val="Odkaznakomentr"/>
          <w:rFonts w:eastAsia="Times New Roman"/>
          <w:lang w:val="x-none" w:eastAsia="x-none"/>
        </w:rPr>
        <w:commentReference w:id="3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5265B4A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56A3A0D" w14:textId="5DF68338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02DCD98B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6D926822" w:rsidR="00A91910" w:rsidRPr="00A91910" w:rsidRDefault="00A91910" w:rsidP="008D1F03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22F6F47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lastRenderedPageBreak/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754499">
        <w:rPr>
          <w:sz w:val="22"/>
          <w:szCs w:val="22"/>
        </w:rPr>
        <w:t>výpis</w:t>
      </w:r>
      <w:r w:rsidR="00CA5519" w:rsidRPr="00754499">
        <w:rPr>
          <w:sz w:val="22"/>
          <w:szCs w:val="22"/>
        </w:rPr>
        <w:t>om</w:t>
      </w:r>
      <w:r w:rsidRPr="00754499">
        <w:rPr>
          <w:sz w:val="22"/>
        </w:rPr>
        <w:t xml:space="preserve"> z účtu alebo </w:t>
      </w:r>
      <w:r w:rsidRPr="00754499">
        <w:rPr>
          <w:sz w:val="22"/>
          <w:szCs w:val="22"/>
        </w:rPr>
        <w:t>prehlásen</w:t>
      </w:r>
      <w:r w:rsidR="00CA5519" w:rsidRPr="00754499">
        <w:rPr>
          <w:sz w:val="22"/>
          <w:szCs w:val="22"/>
        </w:rPr>
        <w:t>ím</w:t>
      </w:r>
      <w:r w:rsidRPr="00754499">
        <w:rPr>
          <w:sz w:val="22"/>
        </w:rPr>
        <w:t xml:space="preserve"> banky o úhrade</w:t>
      </w:r>
      <w:r w:rsidRPr="00A91910">
        <w:rPr>
          <w:sz w:val="22"/>
          <w:szCs w:val="22"/>
        </w:rPr>
        <w:t xml:space="preserve">; tieto doklady </w:t>
      </w:r>
      <w:r w:rsidRPr="00754499">
        <w:rPr>
          <w:sz w:val="22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3DFC076B" w14:textId="1176881F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8B57701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8D1F03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 xml:space="preserve">finančnej </w:t>
      </w:r>
      <w:r w:rsidRPr="00A1088D">
        <w:rPr>
          <w:sz w:val="22"/>
          <w:szCs w:val="22"/>
        </w:rPr>
        <w:t>kontrole a audite a článku</w:t>
      </w:r>
      <w:r w:rsidRPr="00C65054">
        <w:rPr>
          <w:sz w:val="22"/>
          <w:szCs w:val="22"/>
        </w:rPr>
        <w:t xml:space="preserve">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1D91EFDB" w:rsidR="00A91910" w:rsidRPr="001E030D" w:rsidRDefault="00A91910" w:rsidP="00510D6A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</w:t>
      </w:r>
      <w:proofErr w:type="spellStart"/>
      <w:r w:rsidR="0021081B" w:rsidRPr="001E030D">
        <w:rPr>
          <w:sz w:val="22"/>
          <w:szCs w:val="22"/>
        </w:rPr>
        <w:t>predfinancovania</w:t>
      </w:r>
      <w:proofErr w:type="spellEnd"/>
      <w:r w:rsidR="0021081B" w:rsidRPr="001E030D">
        <w:rPr>
          <w:sz w:val="22"/>
          <w:szCs w:val="22"/>
        </w:rPr>
        <w:t xml:space="preserve">) </w:t>
      </w:r>
      <w:r w:rsidRPr="001E030D">
        <w:rPr>
          <w:sz w:val="22"/>
          <w:szCs w:val="22"/>
        </w:rPr>
        <w:t xml:space="preserve">a Žiadosť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 xml:space="preserve">) </w:t>
      </w:r>
      <w:r w:rsidRPr="00754499">
        <w:rPr>
          <w:sz w:val="22"/>
        </w:rPr>
        <w:t>schváli v plnej výške</w:t>
      </w:r>
      <w:r w:rsidRPr="00C10D57">
        <w:rPr>
          <w:sz w:val="22"/>
          <w:szCs w:val="22"/>
        </w:rPr>
        <w:t xml:space="preserve">, </w:t>
      </w:r>
      <w:r w:rsidRPr="00754499">
        <w:rPr>
          <w:sz w:val="22"/>
        </w:rPr>
        <w:t>schváli v zníženej výške</w:t>
      </w:r>
      <w:r w:rsidR="00B0411F" w:rsidRPr="00C10D57">
        <w:rPr>
          <w:sz w:val="22"/>
          <w:szCs w:val="22"/>
        </w:rPr>
        <w:t xml:space="preserve">, </w:t>
      </w:r>
      <w:r w:rsidR="00B0411F" w:rsidRPr="00754499">
        <w:rPr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 xml:space="preserve">zo Žiadosti o platbu (poskytnutie </w:t>
      </w:r>
      <w:proofErr w:type="spellStart"/>
      <w:r w:rsidR="00DF36D9">
        <w:rPr>
          <w:sz w:val="22"/>
          <w:szCs w:val="22"/>
        </w:rPr>
        <w:t>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>financovania</w:t>
      </w:r>
      <w:proofErr w:type="spellEnd"/>
      <w:r w:rsidR="00DF36D9">
        <w:rPr>
          <w:sz w:val="22"/>
          <w:szCs w:val="22"/>
        </w:rPr>
        <w:t xml:space="preserve">) </w:t>
      </w:r>
      <w:r w:rsidR="00B0411F" w:rsidRPr="00754499">
        <w:rPr>
          <w:sz w:val="22"/>
        </w:rPr>
        <w:t>vyčlení časť deklarovaných výdavkov</w:t>
      </w:r>
      <w:ins w:id="4" w:author="Autor">
        <w:r w:rsidR="007354E8">
          <w:rPr>
            <w:sz w:val="22"/>
          </w:rPr>
          <w:t>,</w:t>
        </w:r>
      </w:ins>
      <w:r w:rsidR="00B0411F" w:rsidRPr="00754499">
        <w:rPr>
          <w:sz w:val="22"/>
        </w:rPr>
        <w:t xml:space="preserve"> </w:t>
      </w:r>
      <w:ins w:id="5" w:author="Autor">
        <w:r w:rsidR="004F3B02">
          <w:rPr>
            <w:sz w:val="22"/>
          </w:rPr>
          <w:t>u ktorých je potrebné pokračovať</w:t>
        </w:r>
      </w:ins>
      <w:del w:id="6" w:author="Autor">
        <w:r w:rsidR="00B0411F" w:rsidRPr="00754499" w:rsidDel="004F3B02">
          <w:rPr>
            <w:sz w:val="22"/>
          </w:rPr>
          <w:delText>na samostatnú</w:delText>
        </w:r>
      </w:del>
      <w:ins w:id="7" w:author="Autor">
        <w:r w:rsidR="004F3B02">
          <w:rPr>
            <w:sz w:val="22"/>
          </w:rPr>
          <w:t xml:space="preserve"> v</w:t>
        </w:r>
      </w:ins>
      <w:r w:rsidR="00B0411F" w:rsidRPr="00754499">
        <w:rPr>
          <w:sz w:val="22"/>
        </w:rPr>
        <w:t xml:space="preserve"> kontrol</w:t>
      </w:r>
      <w:del w:id="8" w:author="Autor">
        <w:r w:rsidR="00B0411F" w:rsidRPr="00754499" w:rsidDel="004F3B02">
          <w:rPr>
            <w:sz w:val="22"/>
          </w:rPr>
          <w:delText>u</w:delText>
        </w:r>
      </w:del>
      <w:ins w:id="9" w:author="Autor">
        <w:r w:rsidR="004F3B02">
          <w:rPr>
            <w:sz w:val="22"/>
          </w:rPr>
          <w:t>e</w:t>
        </w:r>
      </w:ins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449B22D" w14:textId="77777777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</w:pPr>
    </w:p>
    <w:p w14:paraId="1DC7ABE2" w14:textId="3AD3D6EA" w:rsidR="000D1AD5" w:rsidRDefault="004E0031" w:rsidP="00483C08">
      <w:pPr>
        <w:pStyle w:val="Odsekzoznamu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>) 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5831B78C" w14:textId="007B896B" w:rsidR="009C2F7D" w:rsidRPr="00A1088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C10D57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</w:t>
      </w:r>
      <w:r w:rsidR="008D1F03" w:rsidRPr="00A1088D">
        <w:rPr>
          <w:sz w:val="22"/>
          <w:szCs w:val="22"/>
        </w:rPr>
        <w:t xml:space="preserve">Prebiehajúce skúmanie zahrnuté do Žiadosti o platbu (zúčtovanie </w:t>
      </w:r>
      <w:proofErr w:type="spellStart"/>
      <w:r w:rsidR="008D1F03" w:rsidRPr="00A1088D">
        <w:rPr>
          <w:sz w:val="22"/>
          <w:szCs w:val="22"/>
        </w:rPr>
        <w:t>predfinancovania</w:t>
      </w:r>
      <w:proofErr w:type="spellEnd"/>
      <w:r w:rsidR="008D1F03" w:rsidRPr="00A1088D">
        <w:rPr>
          <w:sz w:val="22"/>
          <w:szCs w:val="22"/>
        </w:rPr>
        <w:t>)</w:t>
      </w:r>
      <w:r w:rsidR="009C2F7D" w:rsidRPr="00A1088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79FBC174" w14:textId="77777777" w:rsidR="009C2F7D" w:rsidRDefault="009C2F7D" w:rsidP="009C2F7D">
      <w:pPr>
        <w:pStyle w:val="Odsekzoznamu"/>
        <w:rPr>
          <w:sz w:val="22"/>
          <w:szCs w:val="22"/>
        </w:rPr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56496E06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10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10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00BD3741" w:rsidR="00A56561" w:rsidRPr="00802C1A" w:rsidRDefault="00A56561" w:rsidP="00A56561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12E6E589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753E88A0" w:rsidR="00A91910" w:rsidRPr="00A91910" w:rsidRDefault="006E1526" w:rsidP="009C2F7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09A3DB6C" w:rsidR="00A91910" w:rsidRPr="00904D37" w:rsidRDefault="00CF2EE6" w:rsidP="009C2F7D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9C2F7D">
        <w:rPr>
          <w:sz w:val="22"/>
        </w:rPr>
        <w:t>Poskytovateľ</w:t>
      </w:r>
      <w:r w:rsidR="00A91910" w:rsidRPr="009C2F7D">
        <w:rPr>
          <w:sz w:val="22"/>
        </w:rPr>
        <w:t>.</w:t>
      </w:r>
    </w:p>
    <w:p w14:paraId="3D12F3C1" w14:textId="2D29600D" w:rsidR="00A91910" w:rsidRPr="00904D37" w:rsidRDefault="00A91910" w:rsidP="009C2F7D">
      <w:pPr>
        <w:pStyle w:val="Odsekzoznamu1"/>
        <w:spacing w:after="120" w:line="276" w:lineRule="auto"/>
        <w:jc w:val="both"/>
      </w:pPr>
    </w:p>
    <w:p w14:paraId="1B1E0CA8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04EF34E5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3912904C" w14:textId="77777777" w:rsidR="00A91910" w:rsidRDefault="00A91910" w:rsidP="00D72FF2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1836812A" w14:textId="77777777" w:rsidR="007B6D4E" w:rsidRDefault="007B6D4E" w:rsidP="009C2F7D">
      <w:pPr>
        <w:pStyle w:val="Odsekzoznamu"/>
        <w:rPr>
          <w:sz w:val="22"/>
          <w:szCs w:val="22"/>
        </w:rPr>
      </w:pPr>
    </w:p>
    <w:p w14:paraId="7E05DBA8" w14:textId="7911E918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316AFDC9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11"/>
      <w:r w:rsidRPr="00FC4D98">
        <w:rPr>
          <w:sz w:val="22"/>
          <w:szCs w:val="22"/>
        </w:rPr>
        <w:t xml:space="preserve">o túto sumu zároveň znižuje NFP ako celok; </w:t>
      </w:r>
      <w:commentRangeEnd w:id="11"/>
      <w:r w:rsidRPr="007B6D4E">
        <w:rPr>
          <w:rStyle w:val="Odkaznakomentr"/>
          <w:rFonts w:ascii="Calibri" w:hAnsi="Calibri"/>
          <w:lang w:eastAsia="en-US"/>
        </w:rPr>
        <w:commentReference w:id="11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489FF5F1" w14:textId="77777777" w:rsidR="007B6D4E" w:rsidRDefault="007B6D4E" w:rsidP="009C2F7D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7272009C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754499">
        <w:rPr>
          <w:sz w:val="22"/>
          <w:szCs w:val="22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12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12"/>
      <w:r w:rsidRPr="007B6D4E">
        <w:rPr>
          <w:rStyle w:val="Odkaznakomentr"/>
          <w:rFonts w:ascii="Calibri" w:hAnsi="Calibri"/>
          <w:lang w:eastAsia="en-US"/>
        </w:rPr>
        <w:commentReference w:id="12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 xml:space="preserve">finančnej kontrole </w:t>
      </w:r>
      <w:r w:rsidRPr="00A1088D">
        <w:rPr>
          <w:sz w:val="22"/>
          <w:szCs w:val="22"/>
        </w:rPr>
        <w:t>a 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 xml:space="preserve">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 xml:space="preserve">ákona o finančnej kontrole </w:t>
      </w:r>
      <w:r w:rsidRPr="00A1088D">
        <w:rPr>
          <w:sz w:val="22"/>
          <w:szCs w:val="22"/>
        </w:rPr>
        <w:t>a</w:t>
      </w:r>
      <w:r w:rsidR="00E67ED2" w:rsidRPr="00A1088D">
        <w:rPr>
          <w:sz w:val="22"/>
          <w:szCs w:val="22"/>
        </w:rPr>
        <w:t> </w:t>
      </w:r>
      <w:r w:rsidRPr="00A1088D"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2B2EA2D5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754499">
        <w:rPr>
          <w:sz w:val="22"/>
        </w:rPr>
        <w:t>schváli v plnej výške, schváli v zníženej výške</w:t>
      </w:r>
      <w:r w:rsidR="00BF0C28" w:rsidRPr="00754499">
        <w:rPr>
          <w:sz w:val="22"/>
        </w:rPr>
        <w:t>, zamietne</w:t>
      </w:r>
      <w:r w:rsidR="0056773A" w:rsidRPr="00754499">
        <w:rPr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BF0C28" w:rsidRPr="00754499">
        <w:rPr>
          <w:sz w:val="22"/>
        </w:rPr>
        <w:t>vyčlení časť deklarovaných výdavkov</w:t>
      </w:r>
      <w:ins w:id="13" w:author="Autor">
        <w:r w:rsidR="00C73191">
          <w:rPr>
            <w:sz w:val="22"/>
          </w:rPr>
          <w:t>,</w:t>
        </w:r>
      </w:ins>
      <w:r w:rsidR="00BF0C28" w:rsidRPr="00754499">
        <w:rPr>
          <w:sz w:val="22"/>
        </w:rPr>
        <w:t xml:space="preserve"> </w:t>
      </w:r>
      <w:ins w:id="14" w:author="Autor">
        <w:r w:rsidR="004F3B02">
          <w:rPr>
            <w:sz w:val="22"/>
          </w:rPr>
          <w:t>u ktorých je potrebné pokračovať v</w:t>
        </w:r>
      </w:ins>
      <w:del w:id="15" w:author="Autor">
        <w:r w:rsidR="00BF0C28" w:rsidRPr="00754499" w:rsidDel="004F3B02">
          <w:rPr>
            <w:sz w:val="22"/>
          </w:rPr>
          <w:delText>na samostatnú</w:delText>
        </w:r>
      </w:del>
      <w:r w:rsidR="00BF0C28" w:rsidRPr="00754499">
        <w:rPr>
          <w:sz w:val="22"/>
        </w:rPr>
        <w:t xml:space="preserve"> kontrol</w:t>
      </w:r>
      <w:del w:id="16" w:author="Autor">
        <w:r w:rsidR="00BF0C28" w:rsidRPr="00754499" w:rsidDel="004F3B02">
          <w:rPr>
            <w:sz w:val="22"/>
          </w:rPr>
          <w:delText>u</w:delText>
        </w:r>
      </w:del>
      <w:ins w:id="17" w:author="Autor">
        <w:r w:rsidR="004F3B02">
          <w:rPr>
            <w:sz w:val="22"/>
          </w:rPr>
          <w:t>e</w:t>
        </w:r>
      </w:ins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9C2F7D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7A33111B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1F1E2665" w:rsidR="009C2F7D" w:rsidRPr="00E206A6" w:rsidRDefault="009C2F7D" w:rsidP="00E206A6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1088D">
        <w:rPr>
          <w:sz w:val="22"/>
          <w:szCs w:val="22"/>
        </w:rPr>
        <w:t>Ak Žiadosť o platbu (</w:t>
      </w:r>
      <w:r w:rsidR="00E206A6" w:rsidRPr="00A1088D">
        <w:rPr>
          <w:sz w:val="22"/>
          <w:szCs w:val="22"/>
        </w:rPr>
        <w:t>zúčtovanie zálohovej platby</w:t>
      </w:r>
      <w:r w:rsidRPr="00A1088D">
        <w:rPr>
          <w:sz w:val="22"/>
          <w:szCs w:val="22"/>
        </w:rPr>
        <w:t>) obsahuje výdavky, ktoré sú predmetom Prebiehajúceho skúmania, Poskytovateľ pozastav</w:t>
      </w:r>
      <w:r w:rsidR="00E206A6" w:rsidRPr="00A1088D">
        <w:rPr>
          <w:sz w:val="22"/>
          <w:szCs w:val="22"/>
        </w:rPr>
        <w:t>í</w:t>
      </w:r>
      <w:r w:rsidRPr="00A1088D">
        <w:rPr>
          <w:sz w:val="22"/>
          <w:szCs w:val="22"/>
        </w:rPr>
        <w:t xml:space="preserve"> schvaľovanie </w:t>
      </w:r>
      <w:r w:rsidR="00E206A6" w:rsidRPr="00A1088D">
        <w:rPr>
          <w:sz w:val="22"/>
          <w:szCs w:val="22"/>
        </w:rPr>
        <w:t>dotknutých</w:t>
      </w:r>
      <w:r w:rsidRPr="00A1088D">
        <w:rPr>
          <w:sz w:val="22"/>
          <w:szCs w:val="22"/>
        </w:rPr>
        <w:t xml:space="preserve"> výdavkov až do času ukončenia skúmania</w:t>
      </w:r>
      <w:r>
        <w:rPr>
          <w:sz w:val="22"/>
          <w:szCs w:val="22"/>
        </w:rPr>
        <w:t xml:space="preserve">.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4242F6C" w:rsidR="00A91910" w:rsidRPr="00A91910" w:rsidRDefault="00A91910" w:rsidP="00D72FF2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71040098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734C5420" w:rsidR="00A91910" w:rsidRPr="00A91910" w:rsidRDefault="00E34019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9C2F7D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 xml:space="preserve">; ak sa o skutočnosti, že došlo k vyplateniu platby </w:t>
      </w:r>
      <w:r w:rsidR="00E9752C">
        <w:rPr>
          <w:sz w:val="22"/>
          <w:szCs w:val="22"/>
        </w:rPr>
        <w:lastRenderedPageBreak/>
        <w:t>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970389A" w14:textId="27F6C9C5" w:rsidR="009D4214" w:rsidRDefault="00B878E5" w:rsidP="002145FE">
      <w:pPr>
        <w:pStyle w:val="Odsekzoznamu1"/>
        <w:spacing w:before="240"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 xml:space="preserve">finančnej kontrole </w:t>
      </w:r>
      <w:r w:rsidRPr="00A1088D">
        <w:rPr>
          <w:sz w:val="22"/>
          <w:szCs w:val="22"/>
        </w:rPr>
        <w:t>a 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588B6A2" w14:textId="37F5E7E6" w:rsidR="001C6578" w:rsidRDefault="00A91910" w:rsidP="002145FE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</w:t>
      </w:r>
      <w:ins w:id="18" w:author="Autor">
        <w:r w:rsidR="001D0E4E">
          <w:rPr>
            <w:sz w:val="22"/>
            <w:szCs w:val="22"/>
          </w:rPr>
          <w:t>,</w:t>
        </w:r>
      </w:ins>
      <w:r w:rsidR="00B0411F" w:rsidRPr="009D4214">
        <w:rPr>
          <w:sz w:val="22"/>
          <w:szCs w:val="22"/>
        </w:rPr>
        <w:t xml:space="preserve"> </w:t>
      </w:r>
      <w:ins w:id="19" w:author="Autor">
        <w:r w:rsidR="001D0E4E">
          <w:rPr>
            <w:sz w:val="22"/>
            <w:szCs w:val="22"/>
          </w:rPr>
          <w:t>u</w:t>
        </w:r>
        <w:r w:rsidR="004F3B02">
          <w:rPr>
            <w:sz w:val="22"/>
            <w:szCs w:val="22"/>
          </w:rPr>
          <w:t> ktorých je potrebné pokračovať v</w:t>
        </w:r>
      </w:ins>
      <w:del w:id="20" w:author="Autor">
        <w:r w:rsidR="00B0411F" w:rsidRPr="009D4214" w:rsidDel="004F3B02">
          <w:rPr>
            <w:sz w:val="22"/>
            <w:szCs w:val="22"/>
          </w:rPr>
          <w:delText>na samostatnú</w:delText>
        </w:r>
      </w:del>
      <w:r w:rsidR="00B0411F" w:rsidRPr="009D4214">
        <w:rPr>
          <w:sz w:val="22"/>
          <w:szCs w:val="22"/>
        </w:rPr>
        <w:t xml:space="preserve"> kontrol</w:t>
      </w:r>
      <w:del w:id="21" w:author="Autor">
        <w:r w:rsidR="00B0411F" w:rsidRPr="009D4214" w:rsidDel="004F3B02">
          <w:rPr>
            <w:sz w:val="22"/>
            <w:szCs w:val="22"/>
          </w:rPr>
          <w:delText>u</w:delText>
        </w:r>
      </w:del>
      <w:ins w:id="22" w:author="Autor">
        <w:r w:rsidR="004F3B02">
          <w:rPr>
            <w:sz w:val="22"/>
            <w:szCs w:val="22"/>
          </w:rPr>
          <w:t>e</w:t>
        </w:r>
      </w:ins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727BED61" w:rsidR="00E206A6" w:rsidRPr="00A1088D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A1088D">
        <w:rPr>
          <w:sz w:val="22"/>
          <w:szCs w:val="22"/>
        </w:rPr>
        <w:t xml:space="preserve">Ak Žiadosť o platbu obsahuje výdavky, ktoré sú predmetom Prebiehajúceho skúmania, Poskytovateľ pozastaví schvaľovanie dotknutých výdavkov až do času ukončenia skúmania. </w:t>
      </w:r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FAADEC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D72FF2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4B4B57E8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10DB0E0D" w14:textId="24782A96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3EB6CC3C" w14:textId="3F2EE6DB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lastRenderedPageBreak/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044FBC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D72FF2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197EDB2B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479759F9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commentRangeStart w:id="23"/>
      <w:commentRangeStart w:id="24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23"/>
      <w:commentRangeEnd w:id="24"/>
      <w:r w:rsidRPr="00A91910">
        <w:rPr>
          <w:rStyle w:val="Odkaznakomentr"/>
          <w:sz w:val="22"/>
          <w:szCs w:val="22"/>
        </w:rPr>
        <w:commentReference w:id="23"/>
      </w:r>
      <w:r w:rsidR="00510D6A">
        <w:rPr>
          <w:rStyle w:val="Odkaznakomentr"/>
          <w:rFonts w:eastAsia="Times New Roman"/>
          <w:lang w:val="x-none" w:eastAsia="x-none"/>
        </w:rPr>
        <w:commentReference w:id="24"/>
      </w:r>
    </w:p>
    <w:p w14:paraId="669BE822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5944DAD5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418BF8A4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5D03D076" w14:textId="77777777" w:rsidR="00A91910" w:rsidRPr="00904D37" w:rsidRDefault="00A91910" w:rsidP="00044FBC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044FBC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7AA68C5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A311F5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1" w:author="Autor" w:initials="A">
    <w:p w14:paraId="5E4E84E1" w14:textId="2816A092" w:rsidR="005C5BA6" w:rsidRDefault="005C5BA6">
      <w:pPr>
        <w:pStyle w:val="Textkomentra"/>
      </w:pPr>
      <w:r>
        <w:rPr>
          <w:rStyle w:val="Odkaznakomentr"/>
        </w:rPr>
        <w:annotationRef/>
      </w:r>
      <w:r w:rsidRPr="00832751">
        <w:rPr>
          <w:highlight w:val="yellow"/>
          <w:lang w:val="sk-SK"/>
        </w:rPr>
        <w:t>Je na rozhodnutí Poskytovateľa, či bude aplikovať odvod výnosov. V prípade, ak sa Poskytovateľ rozhodne uplatniť odvod výnosov, ods. 5 bude v zmluve o NFP uvedený. V opačnom prípade je potrebné ods. 5 odstrániť zo zmluvy o poskytnutí NFP a zároveň je potrebné adekvátne upraviť aj čl. 10 ods. 1 písmeno i) a ods. 2.</w:t>
      </w:r>
    </w:p>
  </w:comment>
  <w:comment w:id="3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11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12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23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24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9643EA9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643EA9" w16cid:durableId="1FFB129F"/>
  <w16cid:commentId w16cid:paraId="45C4C178" w16cid:durableId="1FFB12A0"/>
  <w16cid:commentId w16cid:paraId="283EFDE6" w16cid:durableId="1FFB12A1"/>
  <w16cid:commentId w16cid:paraId="139F2A36" w16cid:durableId="1FFB12A2"/>
  <w16cid:commentId w16cid:paraId="14639028" w16cid:durableId="1FFB12A3"/>
  <w16cid:commentId w16cid:paraId="5C23224C" w16cid:durableId="1FFB12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91134" w14:textId="77777777" w:rsidR="000E1FE3" w:rsidRDefault="000E1FE3" w:rsidP="00107570">
      <w:pPr>
        <w:spacing w:after="0" w:line="240" w:lineRule="auto"/>
      </w:pPr>
      <w:r>
        <w:separator/>
      </w:r>
    </w:p>
  </w:endnote>
  <w:endnote w:type="continuationSeparator" w:id="0">
    <w:p w14:paraId="5B4E1BF2" w14:textId="77777777" w:rsidR="000E1FE3" w:rsidRDefault="000E1FE3" w:rsidP="00107570">
      <w:pPr>
        <w:spacing w:after="0" w:line="240" w:lineRule="auto"/>
      </w:pPr>
      <w:r>
        <w:continuationSeparator/>
      </w:r>
    </w:p>
  </w:endnote>
  <w:endnote w:type="continuationNotice" w:id="1">
    <w:p w14:paraId="44D6A231" w14:textId="77777777" w:rsidR="000E1FE3" w:rsidRDefault="000E1F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79ECB" w14:textId="258ED945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832751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832751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ED19E" w14:textId="71B23493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832751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832751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0ECCB" w14:textId="77777777" w:rsidR="000E1FE3" w:rsidRDefault="000E1FE3" w:rsidP="00107570">
      <w:pPr>
        <w:spacing w:after="0" w:line="240" w:lineRule="auto"/>
      </w:pPr>
      <w:r>
        <w:separator/>
      </w:r>
    </w:p>
  </w:footnote>
  <w:footnote w:type="continuationSeparator" w:id="0">
    <w:p w14:paraId="42F1E44E" w14:textId="77777777" w:rsidR="000E1FE3" w:rsidRDefault="000E1FE3" w:rsidP="00107570">
      <w:pPr>
        <w:spacing w:after="0" w:line="240" w:lineRule="auto"/>
      </w:pPr>
      <w:r>
        <w:continuationSeparator/>
      </w:r>
    </w:p>
  </w:footnote>
  <w:footnote w:type="continuationNotice" w:id="1">
    <w:p w14:paraId="5ADEBD51" w14:textId="77777777" w:rsidR="000E1FE3" w:rsidRDefault="000E1F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B01CB"/>
    <w:rsid w:val="000C27EB"/>
    <w:rsid w:val="000D1AD5"/>
    <w:rsid w:val="000D459D"/>
    <w:rsid w:val="000D4BDF"/>
    <w:rsid w:val="000D72C6"/>
    <w:rsid w:val="000D787C"/>
    <w:rsid w:val="000E1FE3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0E4E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0431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AF3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8E"/>
    <w:rsid w:val="004167D9"/>
    <w:rsid w:val="00417284"/>
    <w:rsid w:val="0042170D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2732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4F3B02"/>
    <w:rsid w:val="005001FB"/>
    <w:rsid w:val="00501FDC"/>
    <w:rsid w:val="0050352D"/>
    <w:rsid w:val="00510D6A"/>
    <w:rsid w:val="0051115F"/>
    <w:rsid w:val="00512D79"/>
    <w:rsid w:val="00515995"/>
    <w:rsid w:val="00522A4E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C5BA6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1B53"/>
    <w:rsid w:val="00612CF3"/>
    <w:rsid w:val="00615B06"/>
    <w:rsid w:val="00624C06"/>
    <w:rsid w:val="00632BF1"/>
    <w:rsid w:val="00637205"/>
    <w:rsid w:val="0064034E"/>
    <w:rsid w:val="00642A2D"/>
    <w:rsid w:val="006430DB"/>
    <w:rsid w:val="00645053"/>
    <w:rsid w:val="006475DD"/>
    <w:rsid w:val="00652531"/>
    <w:rsid w:val="00654513"/>
    <w:rsid w:val="00656986"/>
    <w:rsid w:val="006616EE"/>
    <w:rsid w:val="00664317"/>
    <w:rsid w:val="0066598A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5934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4E8"/>
    <w:rsid w:val="00735595"/>
    <w:rsid w:val="00735BE5"/>
    <w:rsid w:val="00744208"/>
    <w:rsid w:val="00747466"/>
    <w:rsid w:val="0075182C"/>
    <w:rsid w:val="00754499"/>
    <w:rsid w:val="00763062"/>
    <w:rsid w:val="00765697"/>
    <w:rsid w:val="007676D8"/>
    <w:rsid w:val="00776169"/>
    <w:rsid w:val="0078059A"/>
    <w:rsid w:val="00781591"/>
    <w:rsid w:val="00781B61"/>
    <w:rsid w:val="007845EB"/>
    <w:rsid w:val="007A4F66"/>
    <w:rsid w:val="007A574B"/>
    <w:rsid w:val="007A7CB4"/>
    <w:rsid w:val="007B6D4E"/>
    <w:rsid w:val="007C25BD"/>
    <w:rsid w:val="007C25DC"/>
    <w:rsid w:val="007C2969"/>
    <w:rsid w:val="007C6C30"/>
    <w:rsid w:val="007D5801"/>
    <w:rsid w:val="007D6ABC"/>
    <w:rsid w:val="007E5F95"/>
    <w:rsid w:val="007E7515"/>
    <w:rsid w:val="007F2603"/>
    <w:rsid w:val="007F4993"/>
    <w:rsid w:val="007F5377"/>
    <w:rsid w:val="007F6C8D"/>
    <w:rsid w:val="008014CD"/>
    <w:rsid w:val="0081097E"/>
    <w:rsid w:val="00817431"/>
    <w:rsid w:val="00821D3D"/>
    <w:rsid w:val="008265B2"/>
    <w:rsid w:val="00832751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088D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B7CC6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360D9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33D6"/>
    <w:rsid w:val="00BF4BFC"/>
    <w:rsid w:val="00BF6236"/>
    <w:rsid w:val="00C10D57"/>
    <w:rsid w:val="00C1199A"/>
    <w:rsid w:val="00C1239B"/>
    <w:rsid w:val="00C13721"/>
    <w:rsid w:val="00C15C56"/>
    <w:rsid w:val="00C210A6"/>
    <w:rsid w:val="00C2360A"/>
    <w:rsid w:val="00C25E5E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191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0EF6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C1A41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2AC88-8F0E-42A9-8D6E-1E627094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4358</Words>
  <Characters>24843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2019-01-29T16:58:00Z</dcterms:created>
  <dcterms:modified xsi:type="dcterms:W3CDTF">2019-03-20T10:00:00Z</dcterms:modified>
</cp:coreProperties>
</file>